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5C2C0" w14:textId="4A8EB46F" w:rsidR="005B58EA" w:rsidRPr="007A0E8C" w:rsidRDefault="0031799A" w:rsidP="005B58EA">
      <w:pPr>
        <w:pStyle w:val="Naslov2"/>
        <w:rPr>
          <w:noProof/>
          <w:color w:val="1F497D"/>
        </w:rPr>
      </w:pPr>
      <w:r w:rsidRPr="007A0E8C">
        <w:rPr>
          <w:noProof/>
        </w:rPr>
        <w:drawing>
          <wp:anchor distT="0" distB="0" distL="114300" distR="114300" simplePos="0" relativeHeight="251660288" behindDoc="1" locked="0" layoutInCell="1" allowOverlap="1" wp14:anchorId="279C46D3" wp14:editId="119D3A4C">
            <wp:simplePos x="0" y="0"/>
            <wp:positionH relativeFrom="margin">
              <wp:posOffset>4608195</wp:posOffset>
            </wp:positionH>
            <wp:positionV relativeFrom="paragraph">
              <wp:posOffset>-90805</wp:posOffset>
            </wp:positionV>
            <wp:extent cx="876300" cy="105029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8EA" w:rsidRPr="007A0E8C">
        <w:rPr>
          <w:noProof/>
        </w:rPr>
        <w:drawing>
          <wp:anchor distT="0" distB="0" distL="114300" distR="114300" simplePos="0" relativeHeight="251659264" behindDoc="1" locked="0" layoutInCell="1" allowOverlap="1" wp14:anchorId="478A81A4" wp14:editId="522F681F">
            <wp:simplePos x="0" y="0"/>
            <wp:positionH relativeFrom="column">
              <wp:posOffset>-15875</wp:posOffset>
            </wp:positionH>
            <wp:positionV relativeFrom="paragraph">
              <wp:posOffset>-671195</wp:posOffset>
            </wp:positionV>
            <wp:extent cx="1108710" cy="1095375"/>
            <wp:effectExtent l="0" t="0" r="0" b="9525"/>
            <wp:wrapNone/>
            <wp:docPr id="2" name="Slika 2" descr="spz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z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8EA" w:rsidRPr="007A0E8C">
        <w:rPr>
          <w:i/>
          <w:color w:val="1F497D"/>
        </w:rPr>
        <w:tab/>
      </w:r>
      <w:r w:rsidR="005B58EA" w:rsidRPr="007A0E8C">
        <w:rPr>
          <w:i/>
          <w:color w:val="1F497D"/>
        </w:rPr>
        <w:tab/>
      </w:r>
      <w:r w:rsidR="005B58EA" w:rsidRPr="007A0E8C">
        <w:rPr>
          <w:i/>
          <w:color w:val="1F497D"/>
        </w:rPr>
        <w:tab/>
      </w:r>
      <w:r w:rsidR="005B58EA" w:rsidRPr="007A0E8C">
        <w:rPr>
          <w:i/>
          <w:color w:val="1F497D"/>
        </w:rPr>
        <w:tab/>
      </w:r>
      <w:r w:rsidR="005B58EA" w:rsidRPr="007A0E8C">
        <w:rPr>
          <w:i/>
          <w:color w:val="1F497D"/>
        </w:rPr>
        <w:tab/>
        <w:t xml:space="preserve">       </w:t>
      </w:r>
      <w:r w:rsidR="005B58EA" w:rsidRPr="007A0E8C">
        <w:rPr>
          <w:i/>
          <w:color w:val="1F497D"/>
        </w:rPr>
        <w:tab/>
      </w:r>
    </w:p>
    <w:p w14:paraId="421D1F22" w14:textId="77777777" w:rsidR="005B58EA" w:rsidRPr="007A0E8C" w:rsidRDefault="005B58EA" w:rsidP="005B58EA">
      <w:pPr>
        <w:pStyle w:val="Naslov2"/>
      </w:pPr>
    </w:p>
    <w:p w14:paraId="72403DF4" w14:textId="77777777" w:rsidR="005B58EA" w:rsidRPr="007A0E8C" w:rsidRDefault="005B58EA" w:rsidP="005B58EA">
      <w:pPr>
        <w:pStyle w:val="Naslov2"/>
      </w:pPr>
    </w:p>
    <w:p w14:paraId="30764A53" w14:textId="3B546F98" w:rsidR="00F14031" w:rsidRPr="0024338E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4338E">
        <w:rPr>
          <w:rFonts w:ascii="Times New Roman" w:hAnsi="Times New Roman" w:cs="Times New Roman"/>
          <w:sz w:val="24"/>
          <w:szCs w:val="24"/>
        </w:rPr>
        <w:t>STOMATOLOŠKA POLIKLINIKA ZAGREB</w:t>
      </w:r>
      <w:r w:rsidR="00E42AAC" w:rsidRPr="0024338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450E155D" w14:textId="7F9A7520" w:rsidR="00F14031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4338E">
        <w:rPr>
          <w:rFonts w:ascii="Times New Roman" w:hAnsi="Times New Roman" w:cs="Times New Roman"/>
          <w:sz w:val="24"/>
          <w:szCs w:val="24"/>
        </w:rPr>
        <w:t>ZAGREB, Perkovčeva ul.3.</w:t>
      </w:r>
    </w:p>
    <w:p w14:paraId="638C439C" w14:textId="6E1257FE" w:rsidR="00F23D3C" w:rsidRDefault="00F23D3C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F23D3C">
        <w:t xml:space="preserve"> </w:t>
      </w:r>
      <w:r w:rsidRPr="00F23D3C">
        <w:rPr>
          <w:rFonts w:ascii="Times New Roman" w:hAnsi="Times New Roman" w:cs="Times New Roman"/>
          <w:sz w:val="24"/>
          <w:szCs w:val="24"/>
        </w:rPr>
        <w:t>82593285099</w:t>
      </w:r>
    </w:p>
    <w:p w14:paraId="1789134B" w14:textId="77777777" w:rsidR="009D3F42" w:rsidRPr="009D3F42" w:rsidRDefault="009D3F42" w:rsidP="009D3F42">
      <w:pPr>
        <w:spacing w:after="0"/>
        <w:rPr>
          <w:rFonts w:ascii="Times New Roman" w:hAnsi="Times New Roman" w:cs="Times New Roman"/>
          <w:bCs/>
        </w:rPr>
      </w:pPr>
      <w:r w:rsidRPr="009D3F42">
        <w:rPr>
          <w:rFonts w:ascii="Times New Roman" w:hAnsi="Times New Roman" w:cs="Times New Roman"/>
          <w:bCs/>
        </w:rPr>
        <w:t>Tel:  48-03-200</w:t>
      </w:r>
    </w:p>
    <w:p w14:paraId="00B5D268" w14:textId="77777777" w:rsidR="009D3F42" w:rsidRPr="009D3F42" w:rsidRDefault="009D3F42" w:rsidP="009D3F4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D3F42">
        <w:rPr>
          <w:rFonts w:ascii="Times New Roman" w:hAnsi="Times New Roman" w:cs="Times New Roman"/>
          <w:bCs/>
          <w:sz w:val="24"/>
          <w:szCs w:val="24"/>
        </w:rPr>
        <w:t>Fax: 48-28-484</w:t>
      </w:r>
    </w:p>
    <w:p w14:paraId="1D81E24A" w14:textId="7D4A71D9" w:rsidR="009D3F42" w:rsidRDefault="009D3F42" w:rsidP="009D3F42">
      <w:pPr>
        <w:spacing w:after="0"/>
      </w:pPr>
      <w:hyperlink r:id="rId9" w:history="1">
        <w:r w:rsidRPr="009D3F42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www.spz.hr</w:t>
        </w:r>
      </w:hyperlink>
    </w:p>
    <w:p w14:paraId="1961AE22" w14:textId="77777777" w:rsidR="00072B1B" w:rsidRDefault="00072B1B" w:rsidP="00072B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KLASA: 100-01/26-01        </w:t>
      </w:r>
      <w:r>
        <w:rPr>
          <w:rFonts w:ascii="Times New Roman" w:eastAsia="Times New Roman" w:hAnsi="Times New Roman" w:cs="Times New Roman"/>
          <w:sz w:val="24"/>
        </w:rPr>
        <w:br/>
        <w:t xml:space="preserve">URBroj: 029/004-26-20                                                                                      </w:t>
      </w:r>
    </w:p>
    <w:p w14:paraId="2FCA4969" w14:textId="7A516910" w:rsidR="00F14031" w:rsidRDefault="005B58EA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5A0D6C">
        <w:rPr>
          <w:rFonts w:ascii="Times New Roman" w:hAnsi="Times New Roman" w:cs="Times New Roman"/>
          <w:sz w:val="24"/>
          <w:szCs w:val="24"/>
        </w:rPr>
        <w:t xml:space="preserve"> </w:t>
      </w:r>
      <w:r w:rsidR="002D3CAB">
        <w:rPr>
          <w:rFonts w:ascii="Times New Roman" w:hAnsi="Times New Roman" w:cs="Times New Roman"/>
          <w:sz w:val="24"/>
          <w:szCs w:val="24"/>
        </w:rPr>
        <w:t>2</w:t>
      </w:r>
      <w:r w:rsidR="00FE6350">
        <w:rPr>
          <w:rFonts w:ascii="Times New Roman" w:hAnsi="Times New Roman" w:cs="Times New Roman"/>
          <w:sz w:val="24"/>
          <w:szCs w:val="24"/>
        </w:rPr>
        <w:t>3</w:t>
      </w:r>
      <w:r w:rsidR="005A0D6C">
        <w:rPr>
          <w:rFonts w:ascii="Times New Roman" w:hAnsi="Times New Roman" w:cs="Times New Roman"/>
          <w:sz w:val="24"/>
          <w:szCs w:val="24"/>
        </w:rPr>
        <w:t>.0</w:t>
      </w:r>
      <w:r w:rsidR="00FA4A65">
        <w:rPr>
          <w:rFonts w:ascii="Times New Roman" w:hAnsi="Times New Roman" w:cs="Times New Roman"/>
          <w:sz w:val="24"/>
          <w:szCs w:val="24"/>
        </w:rPr>
        <w:t>1</w:t>
      </w:r>
      <w:r w:rsidR="00CC4248">
        <w:rPr>
          <w:rFonts w:ascii="Times New Roman" w:hAnsi="Times New Roman" w:cs="Times New Roman"/>
          <w:sz w:val="24"/>
          <w:szCs w:val="24"/>
        </w:rPr>
        <w:t>.</w:t>
      </w:r>
      <w:r w:rsidR="00FA4A65">
        <w:rPr>
          <w:rFonts w:ascii="Times New Roman" w:hAnsi="Times New Roman" w:cs="Times New Roman"/>
          <w:sz w:val="24"/>
          <w:szCs w:val="24"/>
        </w:rPr>
        <w:t>202</w:t>
      </w:r>
      <w:r w:rsidR="002D3CAB">
        <w:rPr>
          <w:rFonts w:ascii="Times New Roman" w:hAnsi="Times New Roman" w:cs="Times New Roman"/>
          <w:sz w:val="24"/>
          <w:szCs w:val="24"/>
        </w:rPr>
        <w:t>6</w:t>
      </w:r>
      <w:r w:rsidR="00A63C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9152B" w14:textId="77777777" w:rsidR="00A513BF" w:rsidRPr="0024338E" w:rsidRDefault="00A513BF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379B1AD" w14:textId="4DACD2CF" w:rsidR="005B7BC6" w:rsidRPr="002643CB" w:rsidRDefault="005B7BC6" w:rsidP="00F23D3C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3571CD0E" w14:textId="79C11AEF" w:rsidR="00F14031" w:rsidRPr="002643CB" w:rsidRDefault="00F14031" w:rsidP="00F1403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3CB">
        <w:rPr>
          <w:rFonts w:ascii="Times New Roman" w:hAnsi="Times New Roman" w:cs="Times New Roman"/>
          <w:b/>
          <w:sz w:val="24"/>
          <w:szCs w:val="24"/>
        </w:rPr>
        <w:t>POZIV NA DOSTAVU PONUDE</w:t>
      </w:r>
    </w:p>
    <w:p w14:paraId="00334B59" w14:textId="77777777" w:rsidR="002A767A" w:rsidRDefault="002A767A" w:rsidP="00F1403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D46DCC" w14:textId="77777777" w:rsidR="00F14031" w:rsidRPr="0024338E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585118A" w14:textId="77777777" w:rsidR="00F14031" w:rsidRPr="00AE76B0" w:rsidRDefault="00F14031" w:rsidP="003E401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Naručitelj Stomatološka poliklinika Zagreb upućuje Poziv na dostavu ponuda.</w:t>
      </w:r>
    </w:p>
    <w:p w14:paraId="3E6F544C" w14:textId="77777777" w:rsidR="00F14031" w:rsidRPr="00AE76B0" w:rsidRDefault="00F14031" w:rsidP="003E401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01CE69" w14:textId="77777777" w:rsidR="00F14031" w:rsidRPr="00AE76B0" w:rsidRDefault="00F14031" w:rsidP="00085DE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1.OPIS  PREDMETA  NABAVE</w:t>
      </w:r>
    </w:p>
    <w:p w14:paraId="599E41BB" w14:textId="37CFC528" w:rsidR="0024338E" w:rsidRPr="00AE76B0" w:rsidRDefault="00F14031" w:rsidP="00085DE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Naziv i opis predmeta nabave:</w:t>
      </w:r>
      <w:r w:rsidR="00F84720" w:rsidRPr="00AE76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C94">
        <w:rPr>
          <w:rFonts w:ascii="Times New Roman" w:hAnsi="Times New Roman" w:cs="Times New Roman"/>
          <w:b/>
          <w:bCs/>
          <w:sz w:val="24"/>
          <w:szCs w:val="24"/>
        </w:rPr>
        <w:t>ZUBI OD AKRILA</w:t>
      </w:r>
      <w:r w:rsidR="00AE76B0" w:rsidRPr="00AE76B0">
        <w:rPr>
          <w:rFonts w:ascii="Times New Roman" w:hAnsi="Times New Roman" w:cs="Times New Roman"/>
          <w:b/>
          <w:bCs/>
          <w:sz w:val="24"/>
          <w:szCs w:val="24"/>
        </w:rPr>
        <w:t xml:space="preserve">, CPV: </w:t>
      </w:r>
      <w:r w:rsidR="00A63C94" w:rsidRPr="00A63C94">
        <w:rPr>
          <w:rFonts w:ascii="Times New Roman" w:hAnsi="Times New Roman" w:cs="Times New Roman"/>
          <w:b/>
          <w:bCs/>
          <w:sz w:val="24"/>
          <w:szCs w:val="24"/>
        </w:rPr>
        <w:t>33141822</w:t>
      </w:r>
    </w:p>
    <w:p w14:paraId="55B30E13" w14:textId="37082C55" w:rsidR="00F14031" w:rsidRPr="00AE76B0" w:rsidRDefault="00F14031" w:rsidP="00085DE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Procijenjena vrijednost nabave:</w:t>
      </w:r>
      <w:r w:rsidR="005B7BC6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FA4A65">
        <w:rPr>
          <w:rFonts w:ascii="Times New Roman" w:hAnsi="Times New Roman" w:cs="Times New Roman"/>
          <w:sz w:val="24"/>
          <w:szCs w:val="24"/>
        </w:rPr>
        <w:t>20</w:t>
      </w:r>
      <w:r w:rsidR="00A63C94">
        <w:rPr>
          <w:rFonts w:ascii="Times New Roman" w:hAnsi="Times New Roman" w:cs="Times New Roman"/>
          <w:sz w:val="24"/>
          <w:szCs w:val="24"/>
        </w:rPr>
        <w:t>.</w:t>
      </w:r>
      <w:r w:rsidR="00FA4A65">
        <w:rPr>
          <w:rFonts w:ascii="Times New Roman" w:hAnsi="Times New Roman" w:cs="Times New Roman"/>
          <w:sz w:val="24"/>
          <w:szCs w:val="24"/>
        </w:rPr>
        <w:t>0</w:t>
      </w:r>
      <w:r w:rsidR="00A63C94">
        <w:rPr>
          <w:rFonts w:ascii="Times New Roman" w:hAnsi="Times New Roman" w:cs="Times New Roman"/>
          <w:sz w:val="24"/>
          <w:szCs w:val="24"/>
        </w:rPr>
        <w:t>00</w:t>
      </w:r>
      <w:r w:rsidR="005A0D6C">
        <w:rPr>
          <w:rFonts w:ascii="Times New Roman" w:hAnsi="Times New Roman" w:cs="Times New Roman"/>
          <w:sz w:val="24"/>
          <w:szCs w:val="24"/>
        </w:rPr>
        <w:t>,00</w:t>
      </w:r>
      <w:r w:rsidR="00A63C94">
        <w:rPr>
          <w:rFonts w:ascii="Times New Roman" w:hAnsi="Times New Roman" w:cs="Times New Roman"/>
          <w:sz w:val="24"/>
          <w:szCs w:val="24"/>
        </w:rPr>
        <w:t xml:space="preserve"> EUR</w:t>
      </w:r>
      <w:r w:rsidR="00E42AAC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4644F4" w:rsidRPr="00AE76B0">
        <w:rPr>
          <w:rFonts w:ascii="Times New Roman" w:hAnsi="Times New Roman" w:cs="Times New Roman"/>
          <w:sz w:val="24"/>
          <w:szCs w:val="24"/>
        </w:rPr>
        <w:t>(bez PDV-a)</w:t>
      </w:r>
    </w:p>
    <w:p w14:paraId="60811CA2" w14:textId="038D248C" w:rsidR="0024338E" w:rsidRPr="00AE76B0" w:rsidRDefault="0024338E" w:rsidP="00085DE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Evidencijski broj nabave:</w:t>
      </w:r>
      <w:r w:rsidR="00793DD1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513FB4">
        <w:rPr>
          <w:rFonts w:ascii="Times New Roman" w:hAnsi="Times New Roman" w:cs="Times New Roman"/>
          <w:sz w:val="24"/>
          <w:szCs w:val="24"/>
        </w:rPr>
        <w:t>001</w:t>
      </w:r>
      <w:r w:rsidR="002D3CAB">
        <w:rPr>
          <w:rFonts w:ascii="Times New Roman" w:hAnsi="Times New Roman" w:cs="Times New Roman"/>
          <w:sz w:val="24"/>
          <w:szCs w:val="24"/>
        </w:rPr>
        <w:t xml:space="preserve"> </w:t>
      </w:r>
      <w:r w:rsidR="00A63C94">
        <w:rPr>
          <w:rFonts w:ascii="Times New Roman" w:hAnsi="Times New Roman" w:cs="Times New Roman"/>
          <w:sz w:val="24"/>
          <w:szCs w:val="24"/>
        </w:rPr>
        <w:t>/202</w:t>
      </w:r>
      <w:r w:rsidR="002D3CAB">
        <w:rPr>
          <w:rFonts w:ascii="Times New Roman" w:hAnsi="Times New Roman" w:cs="Times New Roman"/>
          <w:sz w:val="24"/>
          <w:szCs w:val="24"/>
        </w:rPr>
        <w:t>6</w:t>
      </w:r>
    </w:p>
    <w:p w14:paraId="42D8CC47" w14:textId="77777777" w:rsidR="002B737F" w:rsidRPr="00AE76B0" w:rsidRDefault="002B737F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F6C1D1E" w14:textId="77777777" w:rsidR="0024338E" w:rsidRPr="00AE76B0" w:rsidRDefault="0024338E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12FCD29" w14:textId="77777777" w:rsidR="00F14031" w:rsidRPr="00AE76B0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2.UVJETI  NABAVE</w:t>
      </w:r>
    </w:p>
    <w:p w14:paraId="31DE8B11" w14:textId="455ECC44" w:rsidR="00F14031" w:rsidRPr="00AE76B0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Vaša pon</w:t>
      </w:r>
      <w:r w:rsidR="005B7BC6" w:rsidRPr="00AE76B0">
        <w:rPr>
          <w:rFonts w:ascii="Times New Roman" w:hAnsi="Times New Roman" w:cs="Times New Roman"/>
          <w:sz w:val="24"/>
          <w:szCs w:val="24"/>
        </w:rPr>
        <w:t>u</w:t>
      </w:r>
      <w:r w:rsidRPr="00AE76B0">
        <w:rPr>
          <w:rFonts w:ascii="Times New Roman" w:hAnsi="Times New Roman" w:cs="Times New Roman"/>
          <w:sz w:val="24"/>
          <w:szCs w:val="24"/>
        </w:rPr>
        <w:t>da treba ispunjavati sljedeće uvjete:</w:t>
      </w:r>
    </w:p>
    <w:p w14:paraId="12A4FD7B" w14:textId="595AC31E" w:rsidR="00A513BF" w:rsidRPr="00AE76B0" w:rsidRDefault="00F14031" w:rsidP="00A513BF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na</w:t>
      </w:r>
      <w:r w:rsidR="00E42AAC" w:rsidRPr="00AE76B0">
        <w:rPr>
          <w:rFonts w:ascii="Times New Roman" w:hAnsi="Times New Roman" w:cs="Times New Roman"/>
          <w:sz w:val="24"/>
          <w:szCs w:val="24"/>
        </w:rPr>
        <w:t>čin izvršenja:</w:t>
      </w:r>
      <w:r w:rsidR="00F84720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AE76B0" w:rsidRPr="00AE76B0">
        <w:rPr>
          <w:rFonts w:ascii="Times New Roman" w:hAnsi="Times New Roman" w:cs="Times New Roman"/>
          <w:sz w:val="24"/>
          <w:szCs w:val="24"/>
        </w:rPr>
        <w:t xml:space="preserve">sukcesivno prema potrebama naručitelja, pojedinačni rok isporuke iznosi najviše 8 dana od zaprimanja narudžbenice. </w:t>
      </w:r>
      <w:r w:rsidR="00AE76B0" w:rsidRPr="00AE76B0">
        <w:rPr>
          <w:rFonts w:ascii="Times New Roman" w:hAnsi="Times New Roman" w:cs="Times New Roman"/>
          <w:sz w:val="24"/>
          <w:szCs w:val="24"/>
        </w:rPr>
        <w:tab/>
      </w:r>
      <w:r w:rsidR="00AE76B0" w:rsidRPr="00AE76B0">
        <w:rPr>
          <w:rFonts w:ascii="Times New Roman" w:hAnsi="Times New Roman" w:cs="Times New Roman"/>
          <w:sz w:val="24"/>
          <w:szCs w:val="24"/>
        </w:rPr>
        <w:tab/>
      </w:r>
      <w:r w:rsidR="00A513BF" w:rsidRPr="00AE76B0">
        <w:rPr>
          <w:rFonts w:ascii="Times New Roman" w:hAnsi="Times New Roman" w:cs="Times New Roman"/>
          <w:sz w:val="24"/>
          <w:szCs w:val="24"/>
        </w:rPr>
        <w:tab/>
      </w:r>
      <w:r w:rsidR="00A513BF" w:rsidRPr="00AE76B0">
        <w:rPr>
          <w:rFonts w:ascii="Times New Roman" w:hAnsi="Times New Roman" w:cs="Times New Roman"/>
          <w:sz w:val="24"/>
          <w:szCs w:val="24"/>
        </w:rPr>
        <w:tab/>
      </w:r>
      <w:r w:rsidR="00A513BF" w:rsidRPr="00AE76B0">
        <w:rPr>
          <w:rFonts w:ascii="Times New Roman" w:hAnsi="Times New Roman" w:cs="Times New Roman"/>
          <w:sz w:val="24"/>
          <w:szCs w:val="24"/>
        </w:rPr>
        <w:tab/>
      </w:r>
    </w:p>
    <w:p w14:paraId="60211346" w14:textId="6AD09704" w:rsidR="00F14031" w:rsidRPr="00AE76B0" w:rsidRDefault="00F14031" w:rsidP="00F14031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ro</w:t>
      </w:r>
      <w:r w:rsidR="00E42AAC" w:rsidRPr="00AE76B0">
        <w:rPr>
          <w:rFonts w:ascii="Times New Roman" w:hAnsi="Times New Roman" w:cs="Times New Roman"/>
          <w:sz w:val="24"/>
          <w:szCs w:val="24"/>
        </w:rPr>
        <w:t>k</w:t>
      </w:r>
      <w:r w:rsidR="005B58EA" w:rsidRPr="00AE76B0">
        <w:rPr>
          <w:rFonts w:ascii="Times New Roman" w:hAnsi="Times New Roman" w:cs="Times New Roman"/>
          <w:sz w:val="24"/>
          <w:szCs w:val="24"/>
        </w:rPr>
        <w:t xml:space="preserve"> izvršenja</w:t>
      </w:r>
      <w:r w:rsidR="00E42AAC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5B58EA" w:rsidRPr="00AE76B0">
        <w:rPr>
          <w:rFonts w:ascii="Times New Roman" w:hAnsi="Times New Roman" w:cs="Times New Roman"/>
          <w:sz w:val="24"/>
          <w:szCs w:val="24"/>
        </w:rPr>
        <w:t>narudžbenice</w:t>
      </w:r>
      <w:r w:rsidR="00E42AAC" w:rsidRPr="00AE76B0">
        <w:rPr>
          <w:rFonts w:ascii="Times New Roman" w:hAnsi="Times New Roman" w:cs="Times New Roman"/>
          <w:sz w:val="24"/>
          <w:szCs w:val="24"/>
        </w:rPr>
        <w:t>:</w:t>
      </w:r>
      <w:r w:rsidR="005B58EA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5C1C14">
        <w:rPr>
          <w:rFonts w:ascii="Times New Roman" w:hAnsi="Times New Roman" w:cs="Times New Roman"/>
          <w:sz w:val="24"/>
          <w:szCs w:val="24"/>
        </w:rPr>
        <w:t>12</w:t>
      </w:r>
      <w:r w:rsidR="00AE76B0" w:rsidRPr="00AE76B0">
        <w:rPr>
          <w:rFonts w:ascii="Times New Roman" w:hAnsi="Times New Roman" w:cs="Times New Roman"/>
          <w:sz w:val="24"/>
          <w:szCs w:val="24"/>
        </w:rPr>
        <w:t xml:space="preserve"> mjesec</w:t>
      </w:r>
      <w:r w:rsidR="00A5037F">
        <w:rPr>
          <w:rFonts w:ascii="Times New Roman" w:hAnsi="Times New Roman" w:cs="Times New Roman"/>
          <w:sz w:val="24"/>
          <w:szCs w:val="24"/>
        </w:rPr>
        <w:t>i</w:t>
      </w:r>
    </w:p>
    <w:p w14:paraId="6FED4695" w14:textId="2DFDEF3E" w:rsidR="00F14031" w:rsidRPr="00AE76B0" w:rsidRDefault="00F14031" w:rsidP="00F14031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mj</w:t>
      </w:r>
      <w:r w:rsidR="00E42AAC" w:rsidRPr="00AE76B0">
        <w:rPr>
          <w:rFonts w:ascii="Times New Roman" w:hAnsi="Times New Roman" w:cs="Times New Roman"/>
          <w:sz w:val="24"/>
          <w:szCs w:val="24"/>
        </w:rPr>
        <w:t>esto izvršenja:</w:t>
      </w:r>
      <w:r w:rsidR="005B7BC6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E42AAC" w:rsidRPr="00AE76B0">
        <w:rPr>
          <w:rFonts w:ascii="Times New Roman" w:hAnsi="Times New Roman" w:cs="Times New Roman"/>
          <w:sz w:val="24"/>
          <w:szCs w:val="24"/>
        </w:rPr>
        <w:t>Zagreb, Perkovčeva 3</w:t>
      </w:r>
    </w:p>
    <w:p w14:paraId="01CFF172" w14:textId="70D46F8E" w:rsidR="004943A2" w:rsidRPr="00AE76B0" w:rsidRDefault="004943A2" w:rsidP="00F14031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 xml:space="preserve">rok valjanosti </w:t>
      </w:r>
      <w:r w:rsidR="007641B8" w:rsidRPr="00AE76B0">
        <w:rPr>
          <w:rFonts w:ascii="Times New Roman" w:hAnsi="Times New Roman" w:cs="Times New Roman"/>
          <w:sz w:val="24"/>
          <w:szCs w:val="24"/>
        </w:rPr>
        <w:t>ponude: 90 dana od dana isteka roka za dostavu ponude</w:t>
      </w:r>
    </w:p>
    <w:p w14:paraId="56EB42F4" w14:textId="13E22D28" w:rsidR="0024338E" w:rsidRPr="00AE76B0" w:rsidRDefault="00F14031" w:rsidP="0093027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rok, način i uvjeti plaćanja:</w:t>
      </w:r>
      <w:r w:rsidR="005B7BC6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Pr="00AE76B0">
        <w:rPr>
          <w:rFonts w:ascii="Times New Roman" w:hAnsi="Times New Roman" w:cs="Times New Roman"/>
          <w:sz w:val="24"/>
          <w:szCs w:val="24"/>
        </w:rPr>
        <w:t xml:space="preserve">račun se </w:t>
      </w:r>
      <w:r w:rsidR="005B7BC6" w:rsidRPr="00AE76B0">
        <w:rPr>
          <w:rFonts w:ascii="Times New Roman" w:hAnsi="Times New Roman" w:cs="Times New Roman"/>
          <w:sz w:val="24"/>
          <w:szCs w:val="24"/>
        </w:rPr>
        <w:t>ispostavlja</w:t>
      </w:r>
      <w:r w:rsidR="00E42AAC" w:rsidRPr="00AE76B0">
        <w:rPr>
          <w:rFonts w:ascii="Times New Roman" w:hAnsi="Times New Roman" w:cs="Times New Roman"/>
          <w:sz w:val="24"/>
          <w:szCs w:val="24"/>
        </w:rPr>
        <w:t xml:space="preserve"> Naručitelj</w:t>
      </w:r>
      <w:r w:rsidR="005B7BC6" w:rsidRPr="00AE76B0">
        <w:rPr>
          <w:rFonts w:ascii="Times New Roman" w:hAnsi="Times New Roman" w:cs="Times New Roman"/>
          <w:sz w:val="24"/>
          <w:szCs w:val="24"/>
        </w:rPr>
        <w:t>u</w:t>
      </w:r>
      <w:r w:rsidR="00E42AAC" w:rsidRPr="00AE76B0">
        <w:rPr>
          <w:rFonts w:ascii="Times New Roman" w:hAnsi="Times New Roman" w:cs="Times New Roman"/>
          <w:sz w:val="24"/>
          <w:szCs w:val="24"/>
        </w:rPr>
        <w:t xml:space="preserve"> Stomatološka poliklinika Zagreb, Perkovčeva 3,</w:t>
      </w:r>
      <w:r w:rsidRPr="00AE76B0">
        <w:rPr>
          <w:rFonts w:ascii="Times New Roman" w:hAnsi="Times New Roman" w:cs="Times New Roman"/>
          <w:sz w:val="24"/>
          <w:szCs w:val="24"/>
        </w:rPr>
        <w:t xml:space="preserve"> s naznakom „Račun za predmet nabave: </w:t>
      </w:r>
      <w:r w:rsidR="0072180A" w:rsidRPr="00AE76B0">
        <w:rPr>
          <w:rFonts w:ascii="Times New Roman" w:hAnsi="Times New Roman" w:cs="Times New Roman"/>
          <w:sz w:val="24"/>
          <w:szCs w:val="24"/>
        </w:rPr>
        <w:t>„</w:t>
      </w:r>
      <w:r w:rsidR="00A63C94">
        <w:rPr>
          <w:rFonts w:ascii="Times New Roman" w:hAnsi="Times New Roman" w:cs="Times New Roman"/>
          <w:sz w:val="24"/>
          <w:szCs w:val="24"/>
        </w:rPr>
        <w:t>Zubi od akrila</w:t>
      </w:r>
      <w:r w:rsidR="005B58EA" w:rsidRPr="00AE76B0">
        <w:rPr>
          <w:rFonts w:ascii="Times New Roman" w:hAnsi="Times New Roman" w:cs="Times New Roman"/>
          <w:sz w:val="24"/>
          <w:szCs w:val="24"/>
        </w:rPr>
        <w:t>“</w:t>
      </w:r>
      <w:r w:rsidR="005B7BC6" w:rsidRPr="00AE76B0">
        <w:rPr>
          <w:rFonts w:ascii="Times New Roman" w:hAnsi="Times New Roman" w:cs="Times New Roman"/>
          <w:sz w:val="24"/>
          <w:szCs w:val="24"/>
        </w:rPr>
        <w:t>, u obliku e-računa</w:t>
      </w:r>
    </w:p>
    <w:p w14:paraId="7D164BFC" w14:textId="77777777" w:rsidR="00F14031" w:rsidRPr="00AE76B0" w:rsidRDefault="00F14031" w:rsidP="0093027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 xml:space="preserve">cijena ponude: u cijenu ponude bez PDV-a uračunavaju se svi troškovi i popusti ponuditelja; cijenu ponude potrebno je prikazati na način da se iskaže redom; </w:t>
      </w:r>
    </w:p>
    <w:p w14:paraId="5B6E0166" w14:textId="77777777" w:rsidR="00F14031" w:rsidRPr="00AE76B0" w:rsidRDefault="00F14031" w:rsidP="00930272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cijena ponude bez PDV-a, iznos PDV-a, cijena ponude s PDV-om,</w:t>
      </w:r>
    </w:p>
    <w:p w14:paraId="665E184B" w14:textId="4CA8A1B6" w:rsidR="002A767A" w:rsidRPr="00FE6350" w:rsidRDefault="00F14031" w:rsidP="00F14031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6350">
        <w:rPr>
          <w:rFonts w:ascii="Times New Roman" w:hAnsi="Times New Roman" w:cs="Times New Roman"/>
          <w:sz w:val="24"/>
          <w:szCs w:val="24"/>
        </w:rPr>
        <w:t>kriterij za odabir ponude: (uz obvezu ispunjenja svih gore navedenih uvjeta i zahtjeva):  najniža cijena</w:t>
      </w:r>
    </w:p>
    <w:p w14:paraId="48B8EF4C" w14:textId="77777777" w:rsidR="002A767A" w:rsidRPr="00AE76B0" w:rsidRDefault="002A767A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3CF902" w14:textId="77777777" w:rsidR="00F14031" w:rsidRPr="00AE76B0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3.SASTAVNI  DIJELOVI  PONUDE</w:t>
      </w:r>
    </w:p>
    <w:p w14:paraId="5A29A3CE" w14:textId="3FB2BB1B" w:rsidR="00F14031" w:rsidRPr="00AE76B0" w:rsidRDefault="00F14031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Ponuda treba sadržavati:</w:t>
      </w:r>
    </w:p>
    <w:p w14:paraId="4016FC3C" w14:textId="77777777" w:rsidR="0072701A" w:rsidRPr="000166BC" w:rsidRDefault="0072701A" w:rsidP="006553C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6BC">
        <w:rPr>
          <w:rFonts w:ascii="Times New Roman" w:hAnsi="Times New Roman" w:cs="Times New Roman"/>
          <w:sz w:val="24"/>
          <w:szCs w:val="24"/>
        </w:rPr>
        <w:t xml:space="preserve">Izvadak iz sudskog, obrtnog, strukovnog ili drugog odgovarajućeg registra koji se vodi u državi članici njegova poslovnog nastana, ne stariji od 3 mjeseca od dana objave Poziva na dostavu ponude </w:t>
      </w:r>
    </w:p>
    <w:p w14:paraId="1BDA9B1E" w14:textId="77777777" w:rsidR="0072701A" w:rsidRPr="000166BC" w:rsidRDefault="0072701A" w:rsidP="006553C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6BC">
        <w:rPr>
          <w:rFonts w:ascii="Times New Roman" w:hAnsi="Times New Roman" w:cs="Times New Roman"/>
          <w:sz w:val="24"/>
          <w:szCs w:val="24"/>
        </w:rPr>
        <w:t>Potvrdu Porezne uprave o stanju duga ili drugu istovrijednu ispravu nadležnog tijela koja se izdaje u članici poslovnog nastana gospodarskog subjekta kojom se mora potvrditi da je ispunio obveze plaćanja dospjelih obveza i obveza za mirovinsko i zdravstveno osiguranje, ne stariju od 30 dana od dana objave Poziva na dostavu ponude</w:t>
      </w:r>
    </w:p>
    <w:p w14:paraId="61273BCD" w14:textId="5C6817B2" w:rsidR="000166BC" w:rsidRDefault="000166BC" w:rsidP="000166BC">
      <w:pPr>
        <w:pStyle w:val="Odlomakpopisa"/>
        <w:numPr>
          <w:ilvl w:val="0"/>
          <w:numId w:val="1"/>
        </w:numPr>
        <w:spacing w:after="0" w:line="240" w:lineRule="auto"/>
        <w:contextualSpacing w:val="0"/>
        <w:jc w:val="both"/>
        <w:rPr>
          <w:ins w:id="0" w:author="Elvira Prohaska" w:date="2026-01-23T09:21:00Z" w16du:dateUtc="2026-01-23T08:21:00Z"/>
          <w:rFonts w:ascii="Times New Roman" w:hAnsi="Times New Roman"/>
          <w:color w:val="000000"/>
          <w:sz w:val="24"/>
          <w:szCs w:val="24"/>
        </w:rPr>
      </w:pPr>
      <w:r w:rsidRPr="000166BC">
        <w:rPr>
          <w:rFonts w:ascii="Times New Roman" w:hAnsi="Times New Roman"/>
          <w:sz w:val="24"/>
          <w:szCs w:val="24"/>
        </w:rPr>
        <w:lastRenderedPageBreak/>
        <w:t xml:space="preserve">Gospodarski subjekt mora dokazati da je u godini u kojoj je započeo postupak </w:t>
      </w:r>
      <w:r w:rsidR="000E14D6">
        <w:rPr>
          <w:rFonts w:ascii="Times New Roman" w:hAnsi="Times New Roman"/>
          <w:sz w:val="24"/>
          <w:szCs w:val="24"/>
        </w:rPr>
        <w:t>jednostavne</w:t>
      </w:r>
      <w:r w:rsidR="000E14D6" w:rsidRPr="000166BC">
        <w:rPr>
          <w:rFonts w:ascii="Times New Roman" w:hAnsi="Times New Roman"/>
          <w:sz w:val="24"/>
          <w:szCs w:val="24"/>
        </w:rPr>
        <w:t xml:space="preserve"> </w:t>
      </w:r>
      <w:r w:rsidRPr="000166BC">
        <w:rPr>
          <w:rFonts w:ascii="Times New Roman" w:hAnsi="Times New Roman"/>
          <w:sz w:val="24"/>
          <w:szCs w:val="24"/>
        </w:rPr>
        <w:t>nabave i tijekom tri godine koje prethode toj godini isporučio robu istu ili sličnu predmet</w:t>
      </w:r>
      <w:r w:rsidR="000E14D6">
        <w:rPr>
          <w:rFonts w:ascii="Times New Roman" w:hAnsi="Times New Roman"/>
          <w:sz w:val="24"/>
          <w:szCs w:val="24"/>
        </w:rPr>
        <w:t>u</w:t>
      </w:r>
      <w:r w:rsidRPr="000166BC">
        <w:rPr>
          <w:rFonts w:ascii="Times New Roman" w:hAnsi="Times New Roman"/>
          <w:sz w:val="24"/>
          <w:szCs w:val="24"/>
        </w:rPr>
        <w:t xml:space="preserve"> nabave. </w:t>
      </w:r>
      <w:r w:rsidRPr="000166BC">
        <w:rPr>
          <w:rFonts w:ascii="Times New Roman" w:hAnsi="Times New Roman"/>
          <w:b/>
          <w:sz w:val="24"/>
          <w:szCs w:val="24"/>
        </w:rPr>
        <w:t>Zbroj vrijednosti (bez PDV-a) najviše dvije isporuke robe mora</w:t>
      </w:r>
      <w:r w:rsidRPr="000166BC">
        <w:rPr>
          <w:rFonts w:ascii="Times New Roman" w:hAnsi="Times New Roman"/>
          <w:b/>
          <w:color w:val="000000"/>
          <w:sz w:val="24"/>
          <w:szCs w:val="24"/>
        </w:rPr>
        <w:t xml:space="preserve"> biti minimalno u visini procijenjene vrijednosti predmeta nabave koju nudi</w:t>
      </w:r>
      <w:r w:rsidRPr="000166BC">
        <w:rPr>
          <w:rFonts w:ascii="Times New Roman" w:hAnsi="Times New Roman"/>
          <w:color w:val="000000"/>
          <w:sz w:val="24"/>
          <w:szCs w:val="24"/>
        </w:rPr>
        <w:t>.</w:t>
      </w:r>
    </w:p>
    <w:p w14:paraId="46C0D16D" w14:textId="51E4F72C" w:rsidR="006553C5" w:rsidRPr="000166BC" w:rsidRDefault="006553C5" w:rsidP="006553C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6BC">
        <w:rPr>
          <w:rFonts w:ascii="Times New Roman" w:hAnsi="Times New Roman" w:cs="Times New Roman"/>
          <w:sz w:val="24"/>
          <w:szCs w:val="24"/>
        </w:rPr>
        <w:t xml:space="preserve">Ponudbeni list (ispunjen i potpisan od strane </w:t>
      </w:r>
      <w:r w:rsidR="000E14D6">
        <w:rPr>
          <w:rFonts w:ascii="Times New Roman" w:hAnsi="Times New Roman" w:cs="Times New Roman"/>
          <w:sz w:val="24"/>
          <w:szCs w:val="24"/>
        </w:rPr>
        <w:t xml:space="preserve">ovlaštene osobe </w:t>
      </w:r>
      <w:r w:rsidRPr="000166BC">
        <w:rPr>
          <w:rFonts w:ascii="Times New Roman" w:hAnsi="Times New Roman" w:cs="Times New Roman"/>
          <w:sz w:val="24"/>
          <w:szCs w:val="24"/>
        </w:rPr>
        <w:t>ponuditelja)</w:t>
      </w:r>
    </w:p>
    <w:p w14:paraId="6278878D" w14:textId="30A8803A" w:rsidR="004E163C" w:rsidRPr="00AE76B0" w:rsidRDefault="00F14031" w:rsidP="002B737F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Troškovnik (ispunjen i potpisan od strane</w:t>
      </w:r>
      <w:r w:rsidR="000E14D6">
        <w:rPr>
          <w:rFonts w:ascii="Times New Roman" w:hAnsi="Times New Roman" w:cs="Times New Roman"/>
          <w:sz w:val="24"/>
          <w:szCs w:val="24"/>
        </w:rPr>
        <w:t xml:space="preserve"> ovlaštene osobe</w:t>
      </w:r>
      <w:r w:rsidRPr="00AE76B0">
        <w:rPr>
          <w:rFonts w:ascii="Times New Roman" w:hAnsi="Times New Roman" w:cs="Times New Roman"/>
          <w:sz w:val="24"/>
          <w:szCs w:val="24"/>
        </w:rPr>
        <w:t xml:space="preserve"> ponuditelja)</w:t>
      </w:r>
    </w:p>
    <w:p w14:paraId="639B654D" w14:textId="77777777" w:rsidR="002B737F" w:rsidRPr="002B737F" w:rsidRDefault="002B737F" w:rsidP="002B737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5A031AB" w14:textId="77777777" w:rsidR="00F14031" w:rsidRPr="0024338E" w:rsidRDefault="00F14031" w:rsidP="00F14031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7A14F5E" w14:textId="35E5B8F2" w:rsidR="008F61DE" w:rsidRPr="008F61DE" w:rsidRDefault="008F61DE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F61DE">
        <w:rPr>
          <w:rFonts w:ascii="Times New Roman" w:hAnsi="Times New Roman" w:cs="Times New Roman"/>
          <w:sz w:val="24"/>
          <w:szCs w:val="24"/>
        </w:rPr>
        <w:t>4. DOKAZ</w:t>
      </w:r>
    </w:p>
    <w:p w14:paraId="36367042" w14:textId="0B17D13A" w:rsidR="008F61DE" w:rsidRPr="009E4A85" w:rsidRDefault="008F61DE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E4A85">
        <w:rPr>
          <w:rFonts w:ascii="Times New Roman" w:hAnsi="Times New Roman" w:cs="Times New Roman"/>
          <w:sz w:val="24"/>
          <w:szCs w:val="24"/>
        </w:rPr>
        <w:t>Iz kojeg je vidljivo da se u ponudi nudi ono što je navedeno u troškovniku(katalog, ispis s web stranice ili sl.)</w:t>
      </w:r>
    </w:p>
    <w:p w14:paraId="2152BA79" w14:textId="77777777" w:rsidR="008F61DE" w:rsidRDefault="008F61DE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D9E35F4" w14:textId="1868943D" w:rsidR="00F14031" w:rsidRPr="00AE76B0" w:rsidRDefault="008F61DE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14031" w:rsidRPr="00AE76B0">
        <w:rPr>
          <w:rFonts w:ascii="Times New Roman" w:hAnsi="Times New Roman" w:cs="Times New Roman"/>
          <w:sz w:val="24"/>
          <w:szCs w:val="24"/>
        </w:rPr>
        <w:t>.NAČIN  DOSTAVE  PONUDE</w:t>
      </w:r>
    </w:p>
    <w:p w14:paraId="09889A66" w14:textId="24A7BDC2" w:rsidR="00F14031" w:rsidRPr="00AE76B0" w:rsidRDefault="00F14031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Ponuda se dostavlja na Ponudbenom listu i Troškovniku, a koje je potrebno dostaviti ispunjene i potpisane od strane ovlaštene osobe ponuditelja. Naručitelj neće prihvatiti ponudu koja ne ispunjava uvjete i zahtjeve vezane uz predmet nabave iz ovog Poziva.</w:t>
      </w:r>
    </w:p>
    <w:p w14:paraId="5227826F" w14:textId="78213EDB" w:rsidR="001D461A" w:rsidRPr="00AE76B0" w:rsidRDefault="001D461A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Ponuda se dostavlja na e-mail:</w:t>
      </w:r>
      <w:r w:rsidR="00793DD1" w:rsidRPr="00AE76B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91B4F" w:rsidRPr="009923EC">
          <w:rPr>
            <w:rStyle w:val="Hiperveza"/>
          </w:rPr>
          <w:t>uprava</w:t>
        </w:r>
        <w:r w:rsidR="00C91B4F" w:rsidRPr="009923EC">
          <w:rPr>
            <w:rStyle w:val="Hiperveza"/>
            <w:rFonts w:ascii="Times New Roman" w:hAnsi="Times New Roman" w:cs="Times New Roman"/>
            <w:sz w:val="24"/>
            <w:szCs w:val="24"/>
          </w:rPr>
          <w:t>@spz.hr</w:t>
        </w:r>
      </w:hyperlink>
      <w:r w:rsidR="00793DD1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Pr="00AE76B0">
        <w:rPr>
          <w:rFonts w:ascii="Times New Roman" w:hAnsi="Times New Roman" w:cs="Times New Roman"/>
          <w:sz w:val="24"/>
          <w:szCs w:val="24"/>
        </w:rPr>
        <w:t xml:space="preserve"> do </w:t>
      </w:r>
      <w:r w:rsidR="005B58EA" w:rsidRPr="00AE76B0">
        <w:rPr>
          <w:rFonts w:ascii="Times New Roman" w:hAnsi="Times New Roman" w:cs="Times New Roman"/>
          <w:sz w:val="24"/>
          <w:szCs w:val="24"/>
        </w:rPr>
        <w:t>14,00 sati dana</w:t>
      </w:r>
      <w:r w:rsidR="00793DD1"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C91B4F">
        <w:rPr>
          <w:rFonts w:ascii="Times New Roman" w:hAnsi="Times New Roman" w:cs="Times New Roman"/>
          <w:sz w:val="24"/>
          <w:szCs w:val="24"/>
        </w:rPr>
        <w:t>30</w:t>
      </w:r>
      <w:r w:rsidR="00A63C94">
        <w:rPr>
          <w:rFonts w:ascii="Times New Roman" w:hAnsi="Times New Roman" w:cs="Times New Roman"/>
          <w:sz w:val="24"/>
          <w:szCs w:val="24"/>
        </w:rPr>
        <w:t>.</w:t>
      </w:r>
      <w:r w:rsidR="00994823">
        <w:rPr>
          <w:rFonts w:ascii="Times New Roman" w:hAnsi="Times New Roman" w:cs="Times New Roman"/>
          <w:sz w:val="24"/>
          <w:szCs w:val="24"/>
        </w:rPr>
        <w:t>0</w:t>
      </w:r>
      <w:r w:rsidR="00FA4A65">
        <w:rPr>
          <w:rFonts w:ascii="Times New Roman" w:hAnsi="Times New Roman" w:cs="Times New Roman"/>
          <w:sz w:val="24"/>
          <w:szCs w:val="24"/>
        </w:rPr>
        <w:t>1</w:t>
      </w:r>
      <w:r w:rsidR="00A63C94">
        <w:rPr>
          <w:rFonts w:ascii="Times New Roman" w:hAnsi="Times New Roman" w:cs="Times New Roman"/>
          <w:sz w:val="24"/>
          <w:szCs w:val="24"/>
        </w:rPr>
        <w:t>.202</w:t>
      </w:r>
      <w:r w:rsidR="002D3CAB">
        <w:rPr>
          <w:rFonts w:ascii="Times New Roman" w:hAnsi="Times New Roman" w:cs="Times New Roman"/>
          <w:sz w:val="24"/>
          <w:szCs w:val="24"/>
        </w:rPr>
        <w:t>6</w:t>
      </w:r>
      <w:r w:rsidR="00A63C94">
        <w:rPr>
          <w:rFonts w:ascii="Times New Roman" w:hAnsi="Times New Roman" w:cs="Times New Roman"/>
          <w:sz w:val="24"/>
          <w:szCs w:val="24"/>
        </w:rPr>
        <w:t>.</w:t>
      </w:r>
      <w:r w:rsidRPr="00AE76B0">
        <w:rPr>
          <w:rFonts w:ascii="Times New Roman" w:hAnsi="Times New Roman" w:cs="Times New Roman"/>
          <w:sz w:val="24"/>
          <w:szCs w:val="24"/>
        </w:rPr>
        <w:t xml:space="preserve"> godine.</w:t>
      </w:r>
    </w:p>
    <w:p w14:paraId="186A92B9" w14:textId="77777777" w:rsidR="002B737F" w:rsidRPr="006A460D" w:rsidRDefault="002B737F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97FCD7" w14:textId="77777777" w:rsidR="00F14031" w:rsidRPr="006A460D" w:rsidRDefault="00F14031" w:rsidP="00F1403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9B49DD2" w14:textId="77777777" w:rsidR="000E14D6" w:rsidRDefault="000E14D6" w:rsidP="000E14D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EF790B7" w14:textId="286928BC" w:rsidR="000E14D6" w:rsidRDefault="00072B1B" w:rsidP="00BC670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14D6">
        <w:rPr>
          <w:rFonts w:ascii="Times New Roman" w:hAnsi="Times New Roman" w:cs="Times New Roman"/>
          <w:sz w:val="24"/>
          <w:szCs w:val="24"/>
        </w:rPr>
        <w:t xml:space="preserve">. </w:t>
      </w:r>
      <w:r w:rsidR="000E14D6" w:rsidRPr="00AE76B0">
        <w:rPr>
          <w:rFonts w:ascii="Times New Roman" w:hAnsi="Times New Roman" w:cs="Times New Roman"/>
          <w:sz w:val="24"/>
          <w:szCs w:val="24"/>
        </w:rPr>
        <w:t>OSTALO</w:t>
      </w:r>
    </w:p>
    <w:p w14:paraId="185E120E" w14:textId="0B01CBE4" w:rsidR="00900393" w:rsidRPr="00AE76B0" w:rsidRDefault="00BC6706" w:rsidP="00BC670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Obavijesti u vezi predmeta nabave</w:t>
      </w:r>
      <w:del w:id="1" w:author="Elvira Prohaska" w:date="2026-01-23T09:22:00Z" w16du:dateUtc="2026-01-23T08:22:00Z">
        <w:r w:rsidRPr="00AE76B0" w:rsidDel="006A460D">
          <w:rPr>
            <w:rFonts w:ascii="Times New Roman" w:hAnsi="Times New Roman" w:cs="Times New Roman"/>
            <w:sz w:val="24"/>
            <w:szCs w:val="24"/>
          </w:rPr>
          <w:delText>:</w:delText>
        </w:r>
      </w:del>
      <w:r w:rsidRPr="00AE76B0">
        <w:rPr>
          <w:rFonts w:ascii="Times New Roman" w:hAnsi="Times New Roman" w:cs="Times New Roman"/>
          <w:sz w:val="24"/>
          <w:szCs w:val="24"/>
        </w:rPr>
        <w:t xml:space="preserve"> </w:t>
      </w:r>
      <w:r w:rsidR="002D3CAB">
        <w:rPr>
          <w:rFonts w:ascii="Times New Roman" w:hAnsi="Times New Roman" w:cs="Times New Roman"/>
          <w:sz w:val="24"/>
          <w:szCs w:val="24"/>
        </w:rPr>
        <w:t>Elvira Prohaska</w:t>
      </w:r>
      <w:r w:rsidR="00793DD1" w:rsidRPr="00AE76B0">
        <w:rPr>
          <w:rFonts w:ascii="Times New Roman" w:hAnsi="Times New Roman" w:cs="Times New Roman"/>
          <w:sz w:val="24"/>
          <w:szCs w:val="24"/>
        </w:rPr>
        <w:t>, e-mail:</w:t>
      </w:r>
      <w:r w:rsidR="00900393" w:rsidRPr="00AE76B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2D3CAB" w:rsidRPr="00F12D12">
          <w:rPr>
            <w:rStyle w:val="Hiperveza"/>
            <w:rFonts w:ascii="Times New Roman" w:hAnsi="Times New Roman" w:cs="Times New Roman"/>
            <w:sz w:val="24"/>
            <w:szCs w:val="24"/>
          </w:rPr>
          <w:t>elvira.prohaska@spz.hr</w:t>
        </w:r>
      </w:hyperlink>
    </w:p>
    <w:p w14:paraId="472F2A37" w14:textId="6F55D73C" w:rsidR="00BC6706" w:rsidRPr="00AE76B0" w:rsidRDefault="00AE76B0" w:rsidP="00BC670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Tel. 01/4803-210</w:t>
      </w:r>
    </w:p>
    <w:p w14:paraId="1E95EEA1" w14:textId="497E0EA1" w:rsidR="006553C5" w:rsidRPr="00AE76B0" w:rsidRDefault="006553C5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D65041" w14:textId="77777777" w:rsidR="00A513BF" w:rsidRPr="00AE76B0" w:rsidRDefault="00A513BF" w:rsidP="00F1403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2A5ECB" w14:textId="6180C9A0" w:rsidR="007D6FDC" w:rsidRPr="0024338E" w:rsidRDefault="0024338E" w:rsidP="006553C5">
      <w:pPr>
        <w:jc w:val="right"/>
        <w:rPr>
          <w:rFonts w:ascii="Times New Roman" w:hAnsi="Times New Roman" w:cs="Times New Roman"/>
          <w:sz w:val="24"/>
          <w:szCs w:val="24"/>
        </w:rPr>
      </w:pPr>
      <w:r w:rsidRPr="00AE76B0">
        <w:rPr>
          <w:rFonts w:ascii="Times New Roman" w:hAnsi="Times New Roman" w:cs="Times New Roman"/>
          <w:sz w:val="24"/>
          <w:szCs w:val="24"/>
        </w:rPr>
        <w:t>STOMATOLOŠKA POLIKLINIKA ZAGREB</w:t>
      </w:r>
    </w:p>
    <w:sectPr w:rsidR="007D6FDC" w:rsidRPr="0024338E" w:rsidSect="006553C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08C79" w14:textId="77777777" w:rsidR="00B41236" w:rsidRDefault="00B41236" w:rsidP="00E42AAC">
      <w:pPr>
        <w:spacing w:after="0" w:line="240" w:lineRule="auto"/>
      </w:pPr>
      <w:r>
        <w:separator/>
      </w:r>
    </w:p>
  </w:endnote>
  <w:endnote w:type="continuationSeparator" w:id="0">
    <w:p w14:paraId="4D5DEDA7" w14:textId="77777777" w:rsidR="00B41236" w:rsidRDefault="00B41236" w:rsidP="00E4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ACC1D" w14:textId="77777777" w:rsidR="00B41236" w:rsidRDefault="00B41236" w:rsidP="00E42AAC">
      <w:pPr>
        <w:spacing w:after="0" w:line="240" w:lineRule="auto"/>
      </w:pPr>
      <w:r>
        <w:separator/>
      </w:r>
    </w:p>
  </w:footnote>
  <w:footnote w:type="continuationSeparator" w:id="0">
    <w:p w14:paraId="6C8B04DB" w14:textId="77777777" w:rsidR="00B41236" w:rsidRDefault="00B41236" w:rsidP="00E42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E75EB"/>
    <w:multiLevelType w:val="hybridMultilevel"/>
    <w:tmpl w:val="25DEFC88"/>
    <w:lvl w:ilvl="0" w:tplc="495228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4740D"/>
    <w:multiLevelType w:val="hybridMultilevel"/>
    <w:tmpl w:val="2318A14C"/>
    <w:lvl w:ilvl="0" w:tplc="56DA6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5726629">
    <w:abstractNumId w:val="0"/>
  </w:num>
  <w:num w:numId="2" w16cid:durableId="13628230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vira Prohaska">
    <w15:presenceInfo w15:providerId="AD" w15:userId="S-1-5-21-345739834-3947014812-3597601513-3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31"/>
    <w:rsid w:val="000054A6"/>
    <w:rsid w:val="000166BC"/>
    <w:rsid w:val="000205FE"/>
    <w:rsid w:val="00072B1B"/>
    <w:rsid w:val="000775C5"/>
    <w:rsid w:val="00085DED"/>
    <w:rsid w:val="000C1BDC"/>
    <w:rsid w:val="000D458F"/>
    <w:rsid w:val="000E14D6"/>
    <w:rsid w:val="000E235F"/>
    <w:rsid w:val="00102FE9"/>
    <w:rsid w:val="00117AE9"/>
    <w:rsid w:val="00152EE5"/>
    <w:rsid w:val="00157A2D"/>
    <w:rsid w:val="0018039E"/>
    <w:rsid w:val="00185403"/>
    <w:rsid w:val="001A4D27"/>
    <w:rsid w:val="001B4440"/>
    <w:rsid w:val="001D461A"/>
    <w:rsid w:val="00202080"/>
    <w:rsid w:val="00203A15"/>
    <w:rsid w:val="00212E18"/>
    <w:rsid w:val="0024338E"/>
    <w:rsid w:val="002643CB"/>
    <w:rsid w:val="00280BD5"/>
    <w:rsid w:val="002A767A"/>
    <w:rsid w:val="002B537C"/>
    <w:rsid w:val="002B737F"/>
    <w:rsid w:val="002D3CAB"/>
    <w:rsid w:val="0031799A"/>
    <w:rsid w:val="00317B32"/>
    <w:rsid w:val="00320527"/>
    <w:rsid w:val="00342EC0"/>
    <w:rsid w:val="00354543"/>
    <w:rsid w:val="003815E0"/>
    <w:rsid w:val="003B7CBF"/>
    <w:rsid w:val="003E401D"/>
    <w:rsid w:val="003F1DB5"/>
    <w:rsid w:val="00415979"/>
    <w:rsid w:val="00430614"/>
    <w:rsid w:val="00433FFA"/>
    <w:rsid w:val="00436903"/>
    <w:rsid w:val="004372B0"/>
    <w:rsid w:val="004644F4"/>
    <w:rsid w:val="004943A2"/>
    <w:rsid w:val="004A52FA"/>
    <w:rsid w:val="004E163C"/>
    <w:rsid w:val="00513FB4"/>
    <w:rsid w:val="00540E94"/>
    <w:rsid w:val="00573C01"/>
    <w:rsid w:val="00586F84"/>
    <w:rsid w:val="005A0D6C"/>
    <w:rsid w:val="005B58EA"/>
    <w:rsid w:val="005B7BC6"/>
    <w:rsid w:val="005C1C14"/>
    <w:rsid w:val="005C37C8"/>
    <w:rsid w:val="005D2B2F"/>
    <w:rsid w:val="006426E5"/>
    <w:rsid w:val="006553C5"/>
    <w:rsid w:val="006625E7"/>
    <w:rsid w:val="0067200A"/>
    <w:rsid w:val="0069048E"/>
    <w:rsid w:val="006A460D"/>
    <w:rsid w:val="006B00FF"/>
    <w:rsid w:val="006C39CD"/>
    <w:rsid w:val="006E4EBD"/>
    <w:rsid w:val="0072180A"/>
    <w:rsid w:val="0072701A"/>
    <w:rsid w:val="0073228A"/>
    <w:rsid w:val="007641B8"/>
    <w:rsid w:val="00772FDB"/>
    <w:rsid w:val="00793DD1"/>
    <w:rsid w:val="00795585"/>
    <w:rsid w:val="007D07F5"/>
    <w:rsid w:val="007D6FDC"/>
    <w:rsid w:val="00817A2D"/>
    <w:rsid w:val="0088433E"/>
    <w:rsid w:val="008B6CFA"/>
    <w:rsid w:val="008C04E6"/>
    <w:rsid w:val="008C1545"/>
    <w:rsid w:val="008C32CE"/>
    <w:rsid w:val="008C7EEB"/>
    <w:rsid w:val="008E763C"/>
    <w:rsid w:val="008E7B1F"/>
    <w:rsid w:val="008F61DE"/>
    <w:rsid w:val="00900393"/>
    <w:rsid w:val="00930272"/>
    <w:rsid w:val="00994823"/>
    <w:rsid w:val="009A36BB"/>
    <w:rsid w:val="009A5537"/>
    <w:rsid w:val="009A6B36"/>
    <w:rsid w:val="009D3F42"/>
    <w:rsid w:val="009E4A85"/>
    <w:rsid w:val="009F1BBB"/>
    <w:rsid w:val="00A024EB"/>
    <w:rsid w:val="00A15EED"/>
    <w:rsid w:val="00A22B6A"/>
    <w:rsid w:val="00A26436"/>
    <w:rsid w:val="00A36567"/>
    <w:rsid w:val="00A5037F"/>
    <w:rsid w:val="00A513BF"/>
    <w:rsid w:val="00A63C94"/>
    <w:rsid w:val="00AE76B0"/>
    <w:rsid w:val="00B0556B"/>
    <w:rsid w:val="00B33787"/>
    <w:rsid w:val="00B41236"/>
    <w:rsid w:val="00B4559D"/>
    <w:rsid w:val="00B47CD5"/>
    <w:rsid w:val="00B512BA"/>
    <w:rsid w:val="00B5294D"/>
    <w:rsid w:val="00B52DF6"/>
    <w:rsid w:val="00B57467"/>
    <w:rsid w:val="00B7387A"/>
    <w:rsid w:val="00BA0CF4"/>
    <w:rsid w:val="00BB0524"/>
    <w:rsid w:val="00BB3980"/>
    <w:rsid w:val="00BB75D8"/>
    <w:rsid w:val="00BC6706"/>
    <w:rsid w:val="00BD5DF9"/>
    <w:rsid w:val="00C0786A"/>
    <w:rsid w:val="00C4687E"/>
    <w:rsid w:val="00C778D8"/>
    <w:rsid w:val="00C91B4F"/>
    <w:rsid w:val="00CC4248"/>
    <w:rsid w:val="00CC5D0F"/>
    <w:rsid w:val="00D07F43"/>
    <w:rsid w:val="00D32B7E"/>
    <w:rsid w:val="00D45BEB"/>
    <w:rsid w:val="00D80AF3"/>
    <w:rsid w:val="00E32E66"/>
    <w:rsid w:val="00E42AAC"/>
    <w:rsid w:val="00E75C8F"/>
    <w:rsid w:val="00E77E19"/>
    <w:rsid w:val="00EA77DB"/>
    <w:rsid w:val="00EE395B"/>
    <w:rsid w:val="00F14031"/>
    <w:rsid w:val="00F23D3C"/>
    <w:rsid w:val="00F83656"/>
    <w:rsid w:val="00F84720"/>
    <w:rsid w:val="00FA4A65"/>
    <w:rsid w:val="00FE20D7"/>
    <w:rsid w:val="00FE504C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282D"/>
  <w15:docId w15:val="{50026087-E556-48D8-9DD5-94001C80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031"/>
    <w:rPr>
      <w:rFonts w:eastAsiaTheme="minorEastAsia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5B58EA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031"/>
    <w:pPr>
      <w:spacing w:after="0" w:line="240" w:lineRule="auto"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E42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2AAC"/>
    <w:rPr>
      <w:rFonts w:eastAsiaTheme="minorEastAsia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42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2AAC"/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2AAC"/>
    <w:rPr>
      <w:rFonts w:ascii="Tahoma" w:eastAsiaTheme="minorEastAsia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1D461A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461A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5B58E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Odlomakpopisa">
    <w:name w:val="List Paragraph"/>
    <w:basedOn w:val="Normal"/>
    <w:uiPriority w:val="34"/>
    <w:qFormat/>
    <w:rsid w:val="00D07F43"/>
    <w:pPr>
      <w:ind w:left="720"/>
      <w:contextualSpacing/>
    </w:pPr>
  </w:style>
  <w:style w:type="paragraph" w:styleId="Revizija">
    <w:name w:val="Revision"/>
    <w:hidden/>
    <w:uiPriority w:val="99"/>
    <w:semiHidden/>
    <w:rsid w:val="000E14D6"/>
    <w:pPr>
      <w:spacing w:after="0" w:line="240" w:lineRule="auto"/>
    </w:pPr>
    <w:rPr>
      <w:rFonts w:eastAsiaTheme="minorEastAsia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E14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E14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E14D6"/>
    <w:rPr>
      <w:rFonts w:eastAsiaTheme="minorEastAsia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E14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E14D6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vira.prohaska@spz.h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prava@sp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z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Maša Morić</dc:creator>
  <cp:lastModifiedBy>Elvira Prohaska</cp:lastModifiedBy>
  <cp:revision>15</cp:revision>
  <cp:lastPrinted>2022-12-07T13:05:00Z</cp:lastPrinted>
  <dcterms:created xsi:type="dcterms:W3CDTF">2026-01-23T08:23:00Z</dcterms:created>
  <dcterms:modified xsi:type="dcterms:W3CDTF">2026-01-23T09:20:00Z</dcterms:modified>
</cp:coreProperties>
</file>